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1506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方正公文小标宋" w:hAnsi="方正公文小标宋" w:eastAsia="方正公文小标宋" w:cs="方正公文小标宋"/>
          <w:bCs/>
          <w:sz w:val="32"/>
          <w:szCs w:val="32"/>
        </w:rPr>
      </w:pPr>
      <w:r>
        <w:rPr>
          <w:rFonts w:hint="eastAsia" w:ascii="方正公文小标宋" w:hAnsi="方正公文小标宋" w:eastAsia="方正公文小标宋" w:cs="方正公文小标宋"/>
          <w:bCs/>
          <w:sz w:val="32"/>
          <w:szCs w:val="32"/>
        </w:rPr>
        <w:t>会计与金融学院</w:t>
      </w:r>
    </w:p>
    <w:p w14:paraId="5A956D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方正公文小标宋" w:hAnsi="方正公文小标宋" w:eastAsia="方正公文小标宋" w:cs="方正公文小标宋"/>
          <w:bCs/>
          <w:sz w:val="32"/>
          <w:szCs w:val="32"/>
        </w:rPr>
      </w:pPr>
      <w:r>
        <w:rPr>
          <w:rFonts w:hint="eastAsia" w:ascii="方正公文小标宋" w:hAnsi="方正公文小标宋" w:eastAsia="方正公文小标宋" w:cs="方正公文小标宋"/>
          <w:bCs/>
          <w:sz w:val="32"/>
          <w:szCs w:val="32"/>
        </w:rPr>
        <w:tab/>
      </w:r>
      <w:r>
        <w:rPr>
          <w:rFonts w:hint="eastAsia" w:ascii="方正公文小标宋" w:hAnsi="方正公文小标宋" w:eastAsia="方正公文小标宋" w:cs="方正公文小标宋"/>
          <w:bCs/>
          <w:sz w:val="32"/>
          <w:szCs w:val="32"/>
        </w:rPr>
        <w:t>教学实践Ⅲ:企业实习(SAF)(自主外出实习)实施细则</w:t>
      </w:r>
    </w:p>
    <w:p w14:paraId="31958B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</w:pPr>
    </w:p>
    <w:p w14:paraId="5115B7D1"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420" w:firstLineChars="0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>活动简介</w:t>
      </w:r>
    </w:p>
    <w:p w14:paraId="4939B2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《教学实践</w:t>
      </w:r>
      <w:r>
        <w:rPr>
          <w:sz w:val="24"/>
        </w:rPr>
        <w:t>Ⅲ</w:t>
      </w:r>
      <w:r>
        <w:rPr>
          <w:rFonts w:hint="eastAsia" w:ascii="宋体" w:hAnsi="宋体" w:cs="宋体"/>
          <w:sz w:val="24"/>
        </w:rPr>
        <w:t>：企业实习(SAF)(自主外出实习)》</w:t>
      </w:r>
      <w:r>
        <w:rPr>
          <w:rFonts w:ascii="Segoe UI" w:hAnsi="Segoe UI" w:eastAsia="Segoe UI" w:cs="Segoe UI"/>
          <w:sz w:val="24"/>
          <w:shd w:val="clear" w:color="auto" w:fill="FFFFFF"/>
        </w:rPr>
        <w:t>是会计与金融学院为</w:t>
      </w:r>
      <w:r>
        <w:rPr>
          <w:rFonts w:hint="eastAsia" w:ascii="Segoe UI" w:hAnsi="Segoe UI" w:cs="Segoe UI"/>
          <w:sz w:val="24"/>
          <w:shd w:val="clear" w:color="auto" w:fill="FFFFFF"/>
          <w:lang w:val="en-US" w:eastAsia="zh-CN"/>
        </w:rPr>
        <w:t>落实</w:t>
      </w:r>
      <w:r>
        <w:rPr>
          <w:rFonts w:ascii="Segoe UI" w:hAnsi="Segoe UI" w:eastAsia="Segoe UI" w:cs="Segoe UI"/>
          <w:sz w:val="24"/>
          <w:shd w:val="clear" w:color="auto" w:fill="FFFFFF"/>
        </w:rPr>
        <w:t>厦门大学嘉庚学院应用型人才培养目标</w:t>
      </w:r>
      <w:r>
        <w:rPr>
          <w:rFonts w:hint="eastAsia" w:ascii="Segoe UI" w:hAnsi="Segoe UI" w:cs="Segoe UI"/>
          <w:sz w:val="24"/>
          <w:shd w:val="clear" w:color="auto" w:fill="FFFFFF"/>
          <w:lang w:eastAsia="zh-CN"/>
        </w:rPr>
        <w:t>，</w:t>
      </w:r>
      <w:r>
        <w:rPr>
          <w:rFonts w:hint="eastAsia" w:ascii="Segoe UI" w:hAnsi="Segoe UI" w:cs="Segoe UI"/>
          <w:sz w:val="24"/>
          <w:shd w:val="clear" w:color="auto" w:fill="FFFFFF"/>
          <w:lang w:val="en-US" w:eastAsia="zh-CN"/>
        </w:rPr>
        <w:t>面向学生</w:t>
      </w:r>
      <w:r>
        <w:rPr>
          <w:rFonts w:ascii="Segoe UI" w:hAnsi="Segoe UI" w:eastAsia="Segoe UI" w:cs="Segoe UI"/>
          <w:sz w:val="24"/>
          <w:shd w:val="clear" w:color="auto" w:fill="FFFFFF"/>
        </w:rPr>
        <w:t>开设的</w:t>
      </w:r>
      <w:r>
        <w:rPr>
          <w:rFonts w:hint="eastAsia" w:ascii="Segoe UI" w:hAnsi="Segoe UI" w:cs="Segoe UI"/>
          <w:sz w:val="24"/>
          <w:shd w:val="clear" w:color="auto" w:fill="FFFFFF"/>
          <w:lang w:val="en-US" w:eastAsia="zh-CN"/>
        </w:rPr>
        <w:t>集中性</w:t>
      </w:r>
      <w:r>
        <w:rPr>
          <w:rFonts w:ascii="Segoe UI" w:hAnsi="Segoe UI" w:eastAsia="Segoe UI" w:cs="Segoe UI"/>
          <w:sz w:val="24"/>
          <w:shd w:val="clear" w:color="auto" w:fill="FFFFFF"/>
        </w:rPr>
        <w:t>实践课程。</w:t>
      </w:r>
      <w:r>
        <w:rPr>
          <w:rFonts w:hint="eastAsia" w:ascii="Segoe UI" w:hAnsi="Segoe UI" w:cs="Segoe UI"/>
          <w:sz w:val="24"/>
          <w:shd w:val="clear" w:color="auto" w:fill="FFFFFF"/>
          <w:lang w:val="en-US" w:eastAsia="zh-CN"/>
        </w:rPr>
        <w:t>作为本科人才培养体系的核心环节</w:t>
      </w:r>
      <w:r>
        <w:rPr>
          <w:rFonts w:hint="eastAsia" w:ascii="Segoe UI" w:hAnsi="Segoe UI" w:cs="Segoe UI"/>
          <w:sz w:val="24"/>
          <w:shd w:val="clear" w:color="auto" w:fill="FFFFFF"/>
          <w:lang w:eastAsia="zh-CN"/>
        </w:rPr>
        <w:t>，</w:t>
      </w:r>
      <w:r>
        <w:rPr>
          <w:rFonts w:hint="eastAsia" w:ascii="Segoe UI" w:hAnsi="Segoe UI" w:cs="Segoe UI"/>
          <w:sz w:val="24"/>
          <w:shd w:val="clear" w:color="auto" w:fill="FFFFFF"/>
          <w:lang w:val="en-US" w:eastAsia="zh-CN"/>
        </w:rPr>
        <w:t>自主外出实习</w:t>
      </w:r>
      <w:r>
        <w:rPr>
          <w:rFonts w:hint="eastAsia" w:ascii="Segoe UI" w:hAnsi="Segoe UI" w:cs="Segoe UI"/>
          <w:sz w:val="24"/>
          <w:shd w:val="clear" w:color="auto" w:fill="FFFFFF"/>
          <w:lang w:eastAsia="zh-CN"/>
        </w:rPr>
        <w:t>通过衔接理论教学与行业实践，助力学生深化专业认知、夯实实务技能。实习期间，学生需深入企业一线，在真实工作场景中验证理论知识的应用价值，系统培养问题分析、协同创新及独立解决复杂业务的能力，同时塑造职业责任感与团队协作意识，为未来职业发展奠定坚实基础。</w:t>
      </w:r>
    </w:p>
    <w:p w14:paraId="4585AA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hd w:val="clear" w:color="auto" w:fill="FFFFFF"/>
        </w:rPr>
      </w:pPr>
      <w:r>
        <w:rPr>
          <w:rFonts w:ascii="Segoe UI" w:hAnsi="Segoe UI" w:eastAsia="Segoe UI" w:cs="Segoe UI"/>
          <w:sz w:val="24"/>
          <w:shd w:val="clear" w:color="auto" w:fill="FFFFFF"/>
        </w:rPr>
        <w:t>学生需根据自身实际情况，</w:t>
      </w:r>
      <w:r>
        <w:rPr>
          <w:rFonts w:hint="eastAsia" w:ascii="Segoe UI" w:hAnsi="Segoe UI" w:cs="Segoe UI"/>
          <w:sz w:val="24"/>
          <w:shd w:val="clear" w:color="auto" w:fill="FFFFFF"/>
          <w:lang w:val="en-US" w:eastAsia="zh-CN"/>
        </w:rPr>
        <w:t>自主对接与专业相关的实习单位及岗位，确保实习内容匹配培养方向，实习周期不少于两周</w:t>
      </w:r>
      <w:r>
        <w:rPr>
          <w:rFonts w:ascii="Segoe UI" w:hAnsi="Segoe UI" w:eastAsia="Segoe UI" w:cs="Segoe UI"/>
          <w:sz w:val="24"/>
          <w:shd w:val="clear" w:color="auto" w:fill="FFFFFF"/>
        </w:rPr>
        <w:t>。实习期间，校内指导教师</w:t>
      </w:r>
      <w:r>
        <w:rPr>
          <w:rFonts w:hint="eastAsia" w:ascii="Segoe UI" w:hAnsi="Segoe UI" w:cs="Segoe UI"/>
          <w:sz w:val="24"/>
          <w:shd w:val="clear" w:color="auto" w:fill="FFFFFF"/>
          <w:lang w:val="en-US" w:eastAsia="zh-CN"/>
        </w:rPr>
        <w:t>将定期与</w:t>
      </w:r>
      <w:r>
        <w:rPr>
          <w:rFonts w:ascii="Segoe UI" w:hAnsi="Segoe UI" w:eastAsia="Segoe UI" w:cs="Segoe UI"/>
          <w:sz w:val="24"/>
          <w:shd w:val="clear" w:color="auto" w:fill="FFFFFF"/>
        </w:rPr>
        <w:t>实习单位进行沟通交流，对学生实习情况进行指导及跟踪记录。</w:t>
      </w:r>
      <w:r>
        <w:rPr>
          <w:rFonts w:hint="eastAsia" w:ascii="Segoe UI" w:hAnsi="Segoe UI" w:eastAsia="Segoe UI" w:cs="Segoe UI"/>
          <w:sz w:val="24"/>
          <w:shd w:val="clear" w:color="auto" w:fill="FFFFFF"/>
        </w:rPr>
        <w:t>学生应于新学期第一周提交纸质版实习报告，内容须真实反映实习内容、成果及个人反思</w:t>
      </w:r>
      <w:r>
        <w:rPr>
          <w:rFonts w:hint="eastAsia" w:ascii="Segoe UI" w:hAnsi="Segoe UI" w:cs="Segoe UI"/>
          <w:sz w:val="24"/>
          <w:shd w:val="clear" w:color="auto" w:fill="FFFFFF"/>
          <w:lang w:eastAsia="zh-CN"/>
        </w:rPr>
        <w:t>。</w:t>
      </w:r>
      <w:r>
        <w:rPr>
          <w:rFonts w:ascii="Segoe UI" w:hAnsi="Segoe UI" w:eastAsia="Segoe UI" w:cs="Segoe UI"/>
          <w:sz w:val="24"/>
          <w:shd w:val="clear" w:color="auto" w:fill="FFFFFF"/>
        </w:rPr>
        <w:t>校内指导教师将根据学生实习期间的综合表现、实习单位的意见以及实习报告的质量，进行评分并录入成绩。</w:t>
      </w:r>
    </w:p>
    <w:p w14:paraId="08EEAF1E"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Chars="0"/>
        <w:textAlignment w:val="auto"/>
        <w:rPr>
          <w:rFonts w:hint="eastAsia" w:ascii="宋体" w:hAnsi="宋体" w:cs="宋体"/>
          <w:sz w:val="24"/>
        </w:rPr>
      </w:pPr>
      <w:r>
        <w:rPr>
          <w:rFonts w:hint="eastAsia"/>
          <w:b/>
          <w:sz w:val="28"/>
          <w:szCs w:val="28"/>
        </w:rPr>
        <w:t>实习单位及实习岗位要求</w:t>
      </w:r>
    </w:p>
    <w:p w14:paraId="7B3C1D76"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实习单位要求：大中型企业、大中型事业单位、国家机关的相关业务岗（包括但不局限于会计师事务所、税务事务所、银行、证券公司等）。</w:t>
      </w:r>
    </w:p>
    <w:p w14:paraId="4C433D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实习岗位要求：须与所学专业相关。</w:t>
      </w:r>
    </w:p>
    <w:p w14:paraId="4A8893C0"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Chars="0"/>
        <w:textAlignment w:val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申请对象、申请时间及申请材料</w:t>
      </w:r>
    </w:p>
    <w:p w14:paraId="749909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宋体" w:hAnsi="宋体" w:cs="宋体"/>
          <w:sz w:val="24"/>
          <w:u w:val="none"/>
        </w:rPr>
      </w:pPr>
      <w:r>
        <w:rPr>
          <w:rFonts w:hint="eastAsia" w:ascii="宋体" w:hAnsi="宋体" w:cs="宋体"/>
          <w:b/>
          <w:bCs/>
          <w:sz w:val="24"/>
          <w:u w:val="none"/>
        </w:rPr>
        <w:t>申请对象：</w:t>
      </w:r>
      <w:r>
        <w:rPr>
          <w:rFonts w:hint="eastAsia" w:ascii="宋体" w:hAnsi="宋体" w:cs="宋体"/>
          <w:sz w:val="24"/>
          <w:u w:val="none"/>
        </w:rPr>
        <w:t xml:space="preserve"> 会计与金融学院大三年级各专业学生</w:t>
      </w:r>
    </w:p>
    <w:p w14:paraId="2E147B3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宋体" w:hAnsi="宋体" w:cs="宋体"/>
          <w:sz w:val="24"/>
          <w:u w:val="none"/>
        </w:rPr>
      </w:pPr>
      <w:r>
        <w:rPr>
          <w:rFonts w:hint="eastAsia" w:ascii="宋体" w:hAnsi="宋体" w:cs="宋体"/>
          <w:b/>
          <w:bCs/>
          <w:sz w:val="24"/>
          <w:u w:val="none"/>
        </w:rPr>
        <w:t>申请截止日期</w:t>
      </w:r>
      <w:r>
        <w:rPr>
          <w:rFonts w:hint="eastAsia" w:ascii="宋体" w:hAnsi="宋体" w:cs="宋体"/>
          <w:sz w:val="24"/>
          <w:u w:val="none"/>
        </w:rPr>
        <w:t>： 教学周第十五周周五</w:t>
      </w:r>
    </w:p>
    <w:p w14:paraId="62C82A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宋体" w:hAnsi="宋体" w:cs="宋体"/>
          <w:sz w:val="24"/>
          <w:u w:val="none"/>
        </w:rPr>
      </w:pPr>
      <w:r>
        <w:rPr>
          <w:rFonts w:hint="eastAsia" w:ascii="宋体" w:hAnsi="宋体" w:cs="宋体"/>
          <w:b/>
          <w:bCs/>
          <w:sz w:val="24"/>
          <w:u w:val="none"/>
        </w:rPr>
        <w:t>实习时间：</w:t>
      </w:r>
      <w:r>
        <w:rPr>
          <w:rFonts w:hint="eastAsia" w:ascii="宋体" w:hAnsi="宋体" w:cs="宋体"/>
          <w:sz w:val="24"/>
          <w:u w:val="none"/>
        </w:rPr>
        <w:t>需至少包含校历中规定的实践教学周的两周时间（具体日期以当</w:t>
      </w:r>
      <w:r>
        <w:rPr>
          <w:rFonts w:hint="eastAsia" w:ascii="宋体" w:hAnsi="宋体" w:cs="宋体"/>
          <w:sz w:val="24"/>
          <w:u w:val="none"/>
          <w:lang w:val="en-US" w:eastAsia="zh-CN"/>
        </w:rPr>
        <w:t>学</w:t>
      </w:r>
      <w:r>
        <w:rPr>
          <w:rFonts w:hint="eastAsia" w:ascii="宋体" w:hAnsi="宋体" w:cs="宋体"/>
          <w:sz w:val="24"/>
          <w:u w:val="none"/>
        </w:rPr>
        <w:t>年校历为准）。</w:t>
      </w:r>
    </w:p>
    <w:p w14:paraId="34010C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宋体" w:hAnsi="宋体" w:cs="宋体"/>
          <w:sz w:val="24"/>
          <w:u w:val="none"/>
        </w:rPr>
      </w:pPr>
      <w:r>
        <w:rPr>
          <w:rFonts w:hint="eastAsia" w:ascii="宋体" w:hAnsi="宋体" w:cs="宋体"/>
          <w:b/>
          <w:bCs/>
          <w:sz w:val="24"/>
          <w:u w:val="none"/>
        </w:rPr>
        <w:t>申请材料：</w:t>
      </w:r>
    </w:p>
    <w:p w14:paraId="275258FF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自主外出实习申请表（需附家长签字的同意书，同意书应包含家长联系方式等信息）；</w:t>
      </w:r>
    </w:p>
    <w:p w14:paraId="1D2CFA2B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实习单位简介（需详细说明单位性质、规模及业务范围）；</w:t>
      </w:r>
    </w:p>
    <w:p w14:paraId="6185FAB1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实习录用证明（加盖实习单位公章）；</w:t>
      </w:r>
    </w:p>
    <w:p w14:paraId="6BEF458B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实习安全承诺书（需本人签字）；</w:t>
      </w:r>
    </w:p>
    <w:p w14:paraId="554BDF41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实习单位联系人姓名及联系方式（需提供有效联系电话及电子邮箱）。</w:t>
      </w:r>
    </w:p>
    <w:p w14:paraId="5AC0A0E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宋体" w:hAnsi="宋体" w:cs="宋体"/>
          <w:b/>
          <w:bCs/>
          <w:sz w:val="24"/>
          <w:u w:val="none"/>
        </w:rPr>
      </w:pPr>
      <w:r>
        <w:rPr>
          <w:rFonts w:hint="eastAsia" w:ascii="宋体" w:hAnsi="宋体" w:cs="宋体"/>
          <w:b/>
          <w:bCs/>
          <w:sz w:val="24"/>
          <w:u w:val="none"/>
        </w:rPr>
        <w:t>注意事项：</w:t>
      </w:r>
    </w:p>
    <w:p w14:paraId="2AE95AB1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以上材料需在截止日期前提交至学院指定地点，逾期不予受理。</w:t>
      </w:r>
    </w:p>
    <w:p w14:paraId="5549088C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提交的材料将由学院审核，审核通过后方可开始实习。</w:t>
      </w:r>
    </w:p>
    <w:p w14:paraId="6DD9D14D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若申请未获批准，学生需按照原实践周安排参加校内课程。</w:t>
      </w:r>
    </w:p>
    <w:p w14:paraId="144A9C6D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学院有权对提交的材料进行电话核实，如发现虚假信息，将取消实习资格并按相关规定处理。</w:t>
      </w:r>
    </w:p>
    <w:p w14:paraId="0D5FCABB"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420" w:firstLineChars="0"/>
        <w:textAlignment w:val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活动日程安排清单（按实践周共2周时间计）</w:t>
      </w:r>
    </w:p>
    <w:p w14:paraId="2EF126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hd w:val="clear" w:color="auto" w:fill="FFFFFF"/>
        </w:rPr>
      </w:pPr>
      <w:r>
        <w:rPr>
          <w:rFonts w:hint="eastAsia" w:ascii="宋体" w:hAnsi="宋体" w:cs="宋体"/>
          <w:kern w:val="0"/>
          <w:sz w:val="24"/>
          <w:shd w:val="clear" w:color="auto" w:fill="FFFFFF"/>
        </w:rPr>
        <w:t>1．第9-14周：学生自主选择实习单位、拟定实习计划，并准备好自主外出实习相关申请资料；</w:t>
      </w:r>
    </w:p>
    <w:p w14:paraId="74534A3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hd w:val="clear" w:color="auto" w:fill="FFFFFF"/>
        </w:rPr>
      </w:pPr>
      <w:r>
        <w:rPr>
          <w:rFonts w:hint="eastAsia" w:ascii="宋体" w:hAnsi="宋体" w:cs="宋体"/>
          <w:kern w:val="0"/>
          <w:sz w:val="24"/>
          <w:shd w:val="clear" w:color="auto" w:fill="FFFFFF"/>
        </w:rPr>
        <w:t>2．第15周：学生提交申请材料，由学院实践教学指导委员会审批；</w:t>
      </w:r>
    </w:p>
    <w:p w14:paraId="3A52279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hd w:val="clear" w:color="auto" w:fill="FFFFFF"/>
        </w:rPr>
      </w:pPr>
      <w:r>
        <w:rPr>
          <w:rFonts w:hint="eastAsia" w:ascii="宋体" w:hAnsi="宋体" w:cs="宋体"/>
          <w:kern w:val="0"/>
          <w:sz w:val="24"/>
          <w:shd w:val="clear" w:color="auto" w:fill="FFFFFF"/>
        </w:rPr>
        <w:t>3．第16周：公布最终确定的实习名单，由负责老师编制实践周自主外出实习日程安排并上报学校备案；</w:t>
      </w:r>
    </w:p>
    <w:p w14:paraId="7CC4E9E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hd w:val="clear" w:color="auto" w:fill="FFFFFF"/>
        </w:rPr>
      </w:pPr>
      <w:r>
        <w:rPr>
          <w:rFonts w:hint="eastAsia" w:ascii="宋体" w:hAnsi="宋体" w:cs="宋体"/>
          <w:kern w:val="0"/>
          <w:sz w:val="24"/>
          <w:shd w:val="clear" w:color="auto" w:fill="FFFFFF"/>
        </w:rPr>
        <w:t>4．第18周：组织外派实习动员大会，向学生详细讲解实习的目的、任务、要求、注意事项、实习报告撰写方法及评分标准等。</w:t>
      </w:r>
    </w:p>
    <w:p w14:paraId="294EF36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kern w:val="0"/>
          <w:sz w:val="24"/>
          <w:shd w:val="clear" w:color="auto" w:fill="FFFFFF"/>
        </w:rPr>
        <w:t>特别说明：</w:t>
      </w:r>
      <w:r>
        <w:rPr>
          <w:rFonts w:hint="eastAsia" w:ascii="宋体" w:hAnsi="宋体" w:cs="宋体"/>
          <w:sz w:val="24"/>
        </w:rPr>
        <w:t>自主外出实习的学生不享受实习经费支持，仅安排实习指导老师进行实习过程的管理和指导</w:t>
      </w:r>
      <w:r>
        <w:rPr>
          <w:rFonts w:hint="eastAsia" w:ascii="宋体" w:hAnsi="宋体" w:cs="宋体"/>
          <w:kern w:val="0"/>
          <w:sz w:val="24"/>
          <w:shd w:val="clear" w:color="auto" w:fill="FFFFFF"/>
        </w:rPr>
        <w:t>；同时，</w:t>
      </w:r>
      <w:r>
        <w:rPr>
          <w:rFonts w:hint="eastAsia" w:ascii="宋体" w:hAnsi="宋体" w:cs="宋体"/>
          <w:sz w:val="24"/>
        </w:rPr>
        <w:t>强调落实项目中断的请假制度，明确请假需经过辅导员、校内实习指导老师（需与单位进行确认）及学院三层审批流程。经审批同意后方可中断自主外出实习，因自行中断自主外出实习而影响实践周学分获取的，后果由学生自行承担！</w:t>
      </w:r>
    </w:p>
    <w:p w14:paraId="54DD7D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ascii="Segoe UI" w:hAnsi="Segoe UI" w:cs="Segoe UI"/>
          <w:sz w:val="24"/>
          <w:shd w:val="clear" w:color="auto" w:fill="FFFFFF"/>
        </w:rPr>
      </w:pPr>
      <w:r>
        <w:rPr>
          <w:rFonts w:hint="eastAsia" w:ascii="宋体" w:hAnsi="宋体" w:cs="宋体"/>
          <w:kern w:val="0"/>
          <w:sz w:val="24"/>
          <w:shd w:val="clear" w:color="auto" w:fill="FFFFFF"/>
        </w:rPr>
        <w:t>5．第19－20周，学生到企业报到，</w:t>
      </w:r>
      <w:r>
        <w:rPr>
          <w:rFonts w:ascii="Segoe UI" w:hAnsi="Segoe UI" w:eastAsia="Segoe UI" w:cs="Segoe UI"/>
          <w:sz w:val="24"/>
          <w:shd w:val="clear" w:color="auto" w:fill="FFFFFF"/>
        </w:rPr>
        <w:t>企业安排岗前培训并分派具体工作岗位及企业指导教师。实习期间，校内指导教师需与实习单位保持沟通，对学生实习情况进行指导及跟踪记录</w:t>
      </w:r>
      <w:r>
        <w:rPr>
          <w:rFonts w:hint="eastAsia" w:ascii="Segoe UI" w:hAnsi="Segoe UI" w:cs="Segoe UI"/>
          <w:sz w:val="24"/>
          <w:shd w:val="clear" w:color="auto" w:fill="FFFFFF"/>
        </w:rPr>
        <w:t>；</w:t>
      </w:r>
    </w:p>
    <w:p w14:paraId="378A83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hd w:val="clear" w:color="auto" w:fill="FFFFFF"/>
        </w:rPr>
      </w:pPr>
      <w:r>
        <w:rPr>
          <w:rFonts w:hint="eastAsia" w:ascii="宋体" w:hAnsi="宋体" w:cs="宋体"/>
          <w:kern w:val="0"/>
          <w:sz w:val="24"/>
          <w:shd w:val="clear" w:color="auto" w:fill="FFFFFF"/>
        </w:rPr>
        <w:t>6．第二学期开学第1周：学生提交纸质实习报告。校内指导教师根据学生实际实习表现、实习单位反馈及实习报告质量进行综合评分，并录入成绩。</w:t>
      </w:r>
    </w:p>
    <w:p w14:paraId="601EF050"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420" w:firstLineChars="0"/>
        <w:textAlignment w:val="auto"/>
        <w:rPr>
          <w:ins w:id="0" w:author="zhbqbibc@163.com" w:date="2025-04-10T20:12:00Z"/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课程考核成绩的评定与录入</w:t>
      </w:r>
    </w:p>
    <w:p w14:paraId="1DF61F41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auto"/>
        <w:outlineLvl w:val="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kern w:val="0"/>
          <w:sz w:val="24"/>
          <w:shd w:val="clear" w:color="auto" w:fill="FFFFFF"/>
        </w:rPr>
        <w:t>实习报告提交要求：</w:t>
      </w:r>
    </w:p>
    <w:p w14:paraId="75884D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0"/>
        <w:jc w:val="left"/>
        <w:textAlignment w:val="auto"/>
        <w:outlineLvl w:val="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kern w:val="0"/>
          <w:sz w:val="24"/>
          <w:shd w:val="clear" w:color="auto" w:fill="FFFFFF"/>
        </w:rPr>
        <w:t>学生需在第二学期开学第1周内提交纸质版</w:t>
      </w:r>
      <w:r>
        <w:rPr>
          <w:rFonts w:hint="eastAsia" w:ascii="宋体" w:hAnsi="宋体" w:cs="宋体"/>
          <w:sz w:val="24"/>
        </w:rPr>
        <w:t>《实践周实习报告（自主外出实习）》一份（A4打印）。</w:t>
      </w:r>
      <w:r>
        <w:rPr>
          <w:rFonts w:hint="eastAsia" w:ascii="宋体" w:hAnsi="宋体" w:cs="宋体"/>
          <w:kern w:val="0"/>
          <w:sz w:val="24"/>
          <w:shd w:val="clear" w:color="auto" w:fill="FFFFFF"/>
        </w:rPr>
        <w:t>实习报告包括：</w:t>
      </w:r>
      <w:r>
        <w:rPr>
          <w:rFonts w:hint="eastAsia" w:ascii="宋体" w:hAnsi="宋体" w:cs="宋体"/>
          <w:b w:val="0"/>
          <w:bCs w:val="0"/>
          <w:kern w:val="0"/>
          <w:sz w:val="24"/>
          <w:shd w:val="clear" w:color="auto" w:fill="FFFFFF"/>
        </w:rPr>
        <w:t>实习日记不少于4篇（每篇不少于300字）；实习报告不少于3000字；本人出镜实习照片3张。</w:t>
      </w:r>
    </w:p>
    <w:p w14:paraId="0906ED75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auto"/>
        <w:outlineLvl w:val="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sz w:val="24"/>
        </w:rPr>
        <w:t>提交截止日期：</w:t>
      </w:r>
      <w:r>
        <w:rPr>
          <w:rFonts w:hint="eastAsia" w:ascii="宋体" w:hAnsi="宋体" w:cs="宋体"/>
          <w:kern w:val="0"/>
          <w:sz w:val="24"/>
          <w:shd w:val="clear" w:color="auto" w:fill="FFFFFF"/>
        </w:rPr>
        <w:t>第二学期开学第1周内提</w:t>
      </w:r>
      <w:r>
        <w:rPr>
          <w:rFonts w:hint="eastAsia" w:ascii="宋体" w:hAnsi="宋体" w:cs="宋体"/>
          <w:sz w:val="24"/>
        </w:rPr>
        <w:t>交至相应指导老师。</w:t>
      </w:r>
    </w:p>
    <w:p w14:paraId="69D05713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auto"/>
        <w:outlineLvl w:val="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sz w:val="24"/>
        </w:rPr>
        <w:t>指导教师评定工作：指导教师需及时收齐本人所指导学生的《实践周实习报告（自主外出实习）》，</w:t>
      </w:r>
      <w:r>
        <w:rPr>
          <w:rFonts w:hint="eastAsia" w:ascii="宋体" w:hAnsi="宋体" w:cs="宋体"/>
          <w:bCs/>
          <w:sz w:val="24"/>
        </w:rPr>
        <w:t>按要求审阅实习报告，评定学生成绩，并在规定时间内将成绩录入教务系统。</w:t>
      </w:r>
    </w:p>
    <w:p w14:paraId="78A96F3B"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Chars="0"/>
        <w:textAlignment w:val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指导老师职责</w:t>
      </w:r>
    </w:p>
    <w:p w14:paraId="171D29E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 指导教师分配及沟通</w:t>
      </w:r>
    </w:p>
    <w:p w14:paraId="54DCC24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学院将根据学生报名情况分配指导教师。指导教师需在实践周开始前与所指导的学生取得联系，并通过建立微信群或QQ群等方式，确保沟通顺畅。</w:t>
      </w:r>
    </w:p>
    <w:p w14:paraId="28B2B0A6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480" w:firstLineChars="200"/>
        <w:jc w:val="left"/>
        <w:textAlignment w:val="auto"/>
        <w:rPr>
          <w:rFonts w:hint="eastAsia" w:ascii="宋体" w:hAnsi="宋体" w:cs="宋体"/>
          <w:sz w:val="24"/>
        </w:rPr>
      </w:pPr>
      <w:ins w:id="1" w:author="zhbqbibc@163.com" w:date="2025-04-10T20:05:00Z">
        <w:r>
          <w:rPr>
            <w:rFonts w:hint="eastAsia" w:ascii="宋体" w:hAnsi="宋体" w:cs="宋体"/>
            <w:sz w:val="24"/>
          </w:rPr>
          <w:t>2.</w:t>
        </w:r>
      </w:ins>
      <w:r>
        <w:rPr>
          <w:rFonts w:hint="eastAsia" w:ascii="宋体" w:hAnsi="宋体" w:cs="宋体"/>
          <w:sz w:val="24"/>
        </w:rPr>
        <w:t>指导教师应向学生明确以下要求：</w:t>
      </w:r>
    </w:p>
    <w:p w14:paraId="6A2F994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420"/>
        <w:jc w:val="left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严格遵守《厦门大学嘉庚学院实习安全管理规定》；遵守实习单位的考勤及请假制度；如需中断实习，须经过辅导员、校内实习指导教师（需与实习单位确认）及学院三层审批，未经批准不得擅自中断实习。</w:t>
      </w:r>
    </w:p>
    <w:p w14:paraId="3874F8B3"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实习指导与跟踪</w:t>
      </w:r>
    </w:p>
    <w:p w14:paraId="7A75CFE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实习期间，校内指导教师需与学生保持联系，至少进行两次沟通，对学生实习情况进行指导及跟踪记录，确保实习质量。</w:t>
      </w:r>
    </w:p>
    <w:p w14:paraId="14B4D750"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 w:ascii="宋体" w:hAnsi="宋体" w:cs="宋体"/>
          <w:sz w:val="24"/>
        </w:rPr>
      </w:pPr>
      <w:ins w:id="2" w:author="lulu-lau" w:date="2025-04-16T10:31:50Z">
        <w:r>
          <w:rPr>
            <w:rFonts w:hint="eastAsia" w:ascii="宋体" w:hAnsi="宋体" w:cs="宋体"/>
            <w:sz w:val="24"/>
            <w:lang w:val="en-US" w:eastAsia="zh-CN"/>
          </w:rPr>
          <w:t>审阅</w:t>
        </w:r>
      </w:ins>
      <w:r>
        <w:rPr>
          <w:rFonts w:hint="eastAsia" w:ascii="宋体" w:hAnsi="宋体" w:cs="宋体"/>
          <w:sz w:val="24"/>
        </w:rPr>
        <w:t>实习报告</w:t>
      </w:r>
    </w:p>
    <w:p w14:paraId="4C16719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0"/>
        <w:jc w:val="left"/>
        <w:textAlignment w:val="auto"/>
        <w:rPr>
          <w:rFonts w:hint="eastAsia" w:ascii="宋体" w:hAnsi="宋体" w:cs="宋体"/>
          <w:sz w:val="24"/>
        </w:rPr>
      </w:pPr>
      <w:ins w:id="3" w:author="zhbqbibc@163.com" w:date="2025-04-10T20:07:00Z">
        <w:r>
          <w:rPr>
            <w:rFonts w:hint="eastAsia" w:ascii="宋体" w:hAnsi="宋体" w:cs="宋体"/>
            <w:sz w:val="24"/>
          </w:rPr>
          <w:t>要求</w:t>
        </w:r>
      </w:ins>
      <w:r>
        <w:rPr>
          <w:rFonts w:hint="eastAsia" w:ascii="宋体" w:hAnsi="宋体" w:cs="宋体"/>
          <w:sz w:val="24"/>
        </w:rPr>
        <w:t>学生在第二学期开学第1周内提交纸质版《实践周实习报告（自主外出实习）》。指导教师需收齐所指导学生的实习报告，根据学生实际实习表现、报告质量及实习单位反馈进行综合评分，并及时将成绩录入教务系统。</w:t>
      </w:r>
    </w:p>
    <w:p w14:paraId="14116F1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0"/>
        <w:jc w:val="left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如发现实习报告存在抄袭问题，应要求学生重写；对拒绝改正或存在弄虚作假行为的学生，指导教师应及时向学院报告，学院将按相关规定处理。</w:t>
      </w:r>
    </w:p>
    <w:p w14:paraId="7BDEF9F9">
      <w:pPr>
        <w:widowControl/>
        <w:numPr>
          <w:ilvl w:val="0"/>
          <w:numId w:val="5"/>
        </w:numPr>
        <w:spacing w:line="440" w:lineRule="exact"/>
        <w:ind w:firstLine="480" w:firstLineChars="200"/>
        <w:jc w:val="left"/>
        <w:rPr>
          <w:rFonts w:hint="eastAsia" w:ascii="宋体" w:hAnsi="宋体" w:cs="宋体"/>
          <w:b w:val="0"/>
          <w:sz w:val="24"/>
          <w:szCs w:val="24"/>
        </w:rPr>
      </w:pPr>
      <w:r>
        <w:rPr>
          <w:rFonts w:hint="eastAsia" w:ascii="宋体" w:hAnsi="宋体" w:cs="宋体"/>
          <w:b w:val="0"/>
          <w:sz w:val="24"/>
          <w:szCs w:val="24"/>
        </w:rPr>
        <w:t>评定</w:t>
      </w:r>
      <w:ins w:id="4" w:author="zhbqbibc@163.com" w:date="2025-04-10T20:09:00Z">
        <w:r>
          <w:rPr>
            <w:rFonts w:hint="eastAsia" w:ascii="宋体" w:hAnsi="宋体" w:cs="宋体"/>
            <w:b w:val="0"/>
            <w:sz w:val="24"/>
            <w:szCs w:val="24"/>
          </w:rPr>
          <w:t>学生实习成绩</w:t>
        </w:r>
      </w:ins>
    </w:p>
    <w:p w14:paraId="3428D000">
      <w:pPr>
        <w:spacing w:line="440" w:lineRule="exact"/>
        <w:ind w:firstLine="480" w:firstLineChars="200"/>
        <w:rPr>
          <w:rFonts w:hint="eastAsia" w:ascii="宋体" w:hAnsi="宋体" w:cs="宋体" w:eastAsiaTheme="minorEastAsia"/>
          <w:sz w:val="24"/>
        </w:rPr>
      </w:pPr>
      <w:r>
        <w:rPr>
          <w:rFonts w:hint="eastAsia" w:ascii="宋体" w:hAnsi="宋体" w:cs="宋体"/>
          <w:sz w:val="24"/>
        </w:rPr>
        <w:t>指导教师根据学生在实习过程中的具体表现、动手能力、实习日记和实习报告等内容，结合实习单位指导人员的意见，综合评定学生成绩。成绩实行百分制，85分(含)以上为优秀，75(含)－84分良好，60(含)－74分为及格，60以下为不及格。</w:t>
      </w:r>
      <w:r>
        <w:rPr>
          <w:rFonts w:ascii="Segoe UI" w:hAnsi="Segoe UI" w:eastAsia="Segoe UI" w:cs="Segoe UI"/>
          <w:sz w:val="24"/>
          <w:shd w:val="clear" w:color="auto" w:fill="FFFFFF"/>
        </w:rPr>
        <w:t>学生实习成绩达到60分及以上，可获得实践周学分1分</w:t>
      </w:r>
      <w:r>
        <w:rPr>
          <w:rFonts w:hint="eastAsia" w:ascii="Segoe UI" w:hAnsi="Segoe UI" w:cs="Segoe UI"/>
          <w:sz w:val="24"/>
          <w:shd w:val="clear" w:color="auto" w:fill="FFFFFF"/>
        </w:rPr>
        <w:t>；</w:t>
      </w:r>
      <w:r>
        <w:rPr>
          <w:rFonts w:ascii="Segoe UI" w:hAnsi="Segoe UI" w:eastAsia="Segoe UI" w:cs="Segoe UI"/>
          <w:sz w:val="24"/>
          <w:shd w:val="clear" w:color="auto" w:fill="FFFFFF"/>
        </w:rPr>
        <w:t>成绩未达60分的学生，需按照学院规定</w:t>
      </w:r>
      <w:r>
        <w:rPr>
          <w:rFonts w:hint="eastAsia" w:ascii="Segoe UI" w:hAnsi="Segoe UI" w:cs="Segoe UI"/>
          <w:sz w:val="24"/>
          <w:shd w:val="clear" w:color="auto" w:fill="FFFFFF"/>
        </w:rPr>
        <w:t>于之后学期</w:t>
      </w:r>
      <w:r>
        <w:rPr>
          <w:rFonts w:ascii="Segoe UI" w:hAnsi="Segoe UI" w:eastAsia="Segoe UI" w:cs="Segoe UI"/>
          <w:sz w:val="24"/>
          <w:shd w:val="clear" w:color="auto" w:fill="FFFFFF"/>
        </w:rPr>
        <w:t>重新</w:t>
      </w:r>
      <w:r>
        <w:rPr>
          <w:rFonts w:hint="eastAsia" w:ascii="Segoe UI" w:hAnsi="Segoe UI" w:cs="Segoe UI"/>
          <w:sz w:val="24"/>
          <w:shd w:val="clear" w:color="auto" w:fill="FFFFFF"/>
        </w:rPr>
        <w:t>修读实践周</w:t>
      </w:r>
      <w:r>
        <w:rPr>
          <w:rFonts w:ascii="Segoe UI" w:hAnsi="Segoe UI" w:eastAsia="Segoe UI" w:cs="Segoe UI"/>
          <w:sz w:val="24"/>
          <w:shd w:val="clear" w:color="auto" w:fill="FFFFFF"/>
        </w:rPr>
        <w:t>相关课程</w:t>
      </w:r>
      <w:r>
        <w:rPr>
          <w:rFonts w:hint="eastAsia" w:ascii="Segoe UI" w:hAnsi="Segoe UI" w:cs="Segoe UI"/>
          <w:sz w:val="24"/>
          <w:shd w:val="clear" w:color="auto" w:fill="FFFFFF"/>
        </w:rPr>
        <w:t>以取得实践周学分</w:t>
      </w:r>
      <w:r>
        <w:rPr>
          <w:rFonts w:ascii="Segoe UI" w:hAnsi="Segoe UI" w:eastAsia="Segoe UI" w:cs="Segoe UI"/>
          <w:sz w:val="24"/>
          <w:shd w:val="clear" w:color="auto" w:fill="FFFFFF"/>
        </w:rPr>
        <w:t>。</w:t>
      </w:r>
    </w:p>
    <w:p w14:paraId="1CC0644C"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Chars="0"/>
        <w:textAlignment w:val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实习纪律及要求</w:t>
      </w:r>
    </w:p>
    <w:p w14:paraId="4119C5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1.遵守规章制度：学生需严格遵守实习单位的各项规章制度，严格遵守实习单位的办公纪律和行为规范，自觉维护个人及学校良好形象。</w:t>
      </w:r>
    </w:p>
    <w:p w14:paraId="14C515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ins w:id="5" w:author="lulu-lau" w:date="2025-04-16T10:40:06Z"/>
          <w:rFonts w:hint="eastAsia" w:ascii="宋体" w:hAnsi="宋体" w:cs="宋体"/>
          <w:sz w:val="24"/>
        </w:rPr>
      </w:pPr>
      <w:ins w:id="6" w:author="lulu-lau" w:date="2025-04-16T10:47:50Z">
        <w:r>
          <w:rPr>
            <w:rFonts w:hint="eastAsia" w:ascii="宋体" w:hAnsi="宋体" w:cs="宋体"/>
            <w:sz w:val="24"/>
            <w:lang w:val="en-US" w:eastAsia="zh-CN"/>
          </w:rPr>
          <w:t>2</w:t>
        </w:r>
      </w:ins>
      <w:r>
        <w:rPr>
          <w:rFonts w:hint="eastAsia" w:ascii="宋体" w:hAnsi="宋体" w:cs="宋体"/>
          <w:sz w:val="24"/>
        </w:rPr>
        <w:t>.</w:t>
      </w:r>
      <w:ins w:id="7" w:author="lulu-lau" w:date="2025-04-16T20:14:26Z">
        <w:r>
          <w:rPr>
            <w:rFonts w:hint="eastAsia" w:ascii="宋体" w:hAnsi="宋体" w:cs="宋体"/>
            <w:sz w:val="24"/>
            <w:lang w:val="en-US" w:eastAsia="zh-CN"/>
          </w:rPr>
          <w:t>严守</w:t>
        </w:r>
      </w:ins>
      <w:r>
        <w:rPr>
          <w:rFonts w:hint="eastAsia" w:ascii="宋体" w:hAnsi="宋体" w:cs="宋体"/>
          <w:sz w:val="24"/>
        </w:rPr>
        <w:t>保密义务：学生应严格遵守实习单位的保密规定，不得泄漏实习单位的商业机密或其他敏感信息。未经批准，不得复制、留存或带出实习单位的资料。</w:t>
      </w:r>
    </w:p>
    <w:p w14:paraId="3F9C99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0"/>
        <w:textAlignment w:val="auto"/>
        <w:rPr>
          <w:ins w:id="8" w:author="lulu-lau" w:date="2025-04-16T10:48:25Z"/>
          <w:rFonts w:hint="default" w:ascii="宋体" w:hAnsi="宋体" w:eastAsia="宋体" w:cs="宋体"/>
          <w:sz w:val="24"/>
          <w:lang w:val="en-US" w:eastAsia="zh-CN"/>
        </w:rPr>
      </w:pPr>
      <w:ins w:id="9" w:author="lulu-lau" w:date="2025-04-16T10:48:30Z">
        <w:r>
          <w:rPr>
            <w:rFonts w:hint="eastAsia" w:ascii="宋体" w:hAnsi="宋体" w:cs="宋体"/>
            <w:sz w:val="24"/>
            <w:lang w:val="en-US" w:eastAsia="zh-CN"/>
          </w:rPr>
          <w:t>3.</w:t>
        </w:r>
      </w:ins>
      <w:ins w:id="10" w:author="lulu-lau" w:date="2025-04-16T20:14:36Z">
        <w:r>
          <w:rPr>
            <w:rFonts w:hint="eastAsia" w:ascii="宋体" w:hAnsi="宋体" w:cs="宋体"/>
            <w:sz w:val="24"/>
            <w:lang w:val="en-US" w:eastAsia="zh-CN"/>
          </w:rPr>
          <w:t>规范</w:t>
        </w:r>
      </w:ins>
      <w:ins w:id="11" w:author="lulu-lau" w:date="2025-04-16T10:48:25Z">
        <w:r>
          <w:rPr>
            <w:rFonts w:hint="default" w:ascii="宋体" w:hAnsi="宋体" w:eastAsia="宋体" w:cs="宋体"/>
            <w:sz w:val="24"/>
            <w:lang w:val="en-US" w:eastAsia="zh-CN"/>
          </w:rPr>
          <w:t>履职</w:t>
        </w:r>
      </w:ins>
      <w:ins w:id="12" w:author="lulu-lau" w:date="2025-04-16T20:14:38Z">
        <w:r>
          <w:rPr>
            <w:rFonts w:hint="eastAsia" w:ascii="宋体" w:hAnsi="宋体" w:cs="宋体"/>
            <w:sz w:val="24"/>
            <w:lang w:val="en-US" w:eastAsia="zh-CN"/>
          </w:rPr>
          <w:t>要求</w:t>
        </w:r>
      </w:ins>
      <w:ins w:id="13" w:author="lulu-lau" w:date="2025-04-16T10:48:25Z">
        <w:r>
          <w:rPr>
            <w:rFonts w:hint="default" w:ascii="宋体" w:hAnsi="宋体" w:eastAsia="宋体" w:cs="宋体"/>
            <w:sz w:val="24"/>
            <w:lang w:val="en-US" w:eastAsia="zh-CN"/>
          </w:rPr>
          <w:t>：实习期间须全程投入、认真履职，主动学习岗位技能，高效完成实习任务；遵守考勤纪律，定期总结反思，禁止无故缺勤或敷衍应付，确保实习成效真实可溯。</w:t>
        </w:r>
      </w:ins>
      <w:bookmarkStart w:id="0" w:name="_GoBack"/>
      <w:bookmarkEnd w:id="0"/>
    </w:p>
    <w:p w14:paraId="3FCC2A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0"/>
        <w:textAlignment w:val="auto"/>
        <w:rPr>
          <w:rFonts w:hint="default" w:ascii="宋体" w:hAnsi="宋体" w:eastAsia="宋体" w:cs="宋体"/>
          <w:sz w:val="24"/>
          <w:lang w:val="en-US" w:eastAsia="zh-CN"/>
        </w:rPr>
      </w:pPr>
      <w:ins w:id="14" w:author="lulu-lau" w:date="2025-04-16T10:48:36Z">
        <w:r>
          <w:rPr>
            <w:rFonts w:hint="eastAsia" w:ascii="宋体" w:hAnsi="宋体" w:cs="宋体"/>
            <w:sz w:val="24"/>
            <w:lang w:val="en-US" w:eastAsia="zh-CN"/>
          </w:rPr>
          <w:t>4.</w:t>
        </w:r>
      </w:ins>
      <w:ins w:id="15" w:author="lulu-lau" w:date="2025-04-16T10:48:25Z">
        <w:r>
          <w:rPr>
            <w:rFonts w:hint="default" w:ascii="宋体" w:hAnsi="宋体" w:eastAsia="宋体" w:cs="宋体"/>
            <w:sz w:val="24"/>
            <w:lang w:val="en-US" w:eastAsia="zh-CN"/>
          </w:rPr>
          <w:t>诚信规范行事：提交的实习日志、报告等材料须真实完整，严禁伪造数据、虚构经历或抄袭成果；工作中诚实守信，言行一致，杜绝学术及职业不端行为，自觉维护个人与学校声誉。</w:t>
        </w:r>
      </w:ins>
    </w:p>
    <w:p w14:paraId="67E1F6EB"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Chars="0"/>
        <w:textAlignment w:val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实习安全管理规定</w:t>
      </w:r>
    </w:p>
    <w:p w14:paraId="593C83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ins w:id="16" w:author="lulu-lau" w:date="2025-04-16T10:47:06Z"/>
          <w:rFonts w:hint="eastAsia" w:ascii="宋体" w:hAnsi="宋体" w:cs="宋体"/>
          <w:sz w:val="24"/>
        </w:rPr>
      </w:pPr>
      <w:ins w:id="17" w:author="lulu-lau" w:date="2025-04-16T10:47:06Z">
        <w:r>
          <w:rPr>
            <w:rFonts w:hint="eastAsia" w:ascii="宋体" w:hAnsi="宋体" w:cs="宋体"/>
            <w:sz w:val="24"/>
          </w:rPr>
          <w:t>学生开始实习前，需与学院签订《厦门大学嘉庚学院学生实习安全协议》，并仔细阅读《厦门大学嘉庚学院学生实习安全管理规定》（见附件）。未参加安全教育学习或未签订实习安全协议的学生，不得开始实习。实习期间，学生应严格遵守安全协议及规定，确保自身安全。</w:t>
        </w:r>
      </w:ins>
    </w:p>
    <w:p w14:paraId="62CA7D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kern w:val="0"/>
          <w:sz w:val="24"/>
        </w:rPr>
        <w:t>根据学校实习管理相关规定，实践周开始时，指导教师应向学生郑重说明相关安全管理事项，确保学生充分了解并遵守安全管理要求。学生需服从实习指导教师的安排，积极接受安全教育，并认真履行相关安全管理规定。具体的安全管理规定请参见《厦门大学嘉庚学院学生实习安全管理规定》，请同学们仔细阅读并严格遵守，确保实习期间的安全与秩序。</w:t>
      </w:r>
    </w:p>
    <w:p w14:paraId="3E5A38BC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510" w:firstLine="0" w:firstLineChars="0"/>
        <w:textAlignment w:val="auto"/>
        <w:rPr>
          <w:rFonts w:hint="eastAsia" w:ascii="宋体" w:hAnsi="宋体" w:cs="宋体"/>
          <w:sz w:val="24"/>
        </w:rPr>
      </w:pPr>
    </w:p>
    <w:p w14:paraId="263F4F9A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510" w:firstLine="0" w:firstLineChars="0"/>
        <w:textAlignment w:val="auto"/>
        <w:rPr>
          <w:rFonts w:hint="eastAsia" w:ascii="宋体" w:hAnsi="宋体" w:cs="宋体"/>
          <w:sz w:val="24"/>
        </w:rPr>
      </w:pPr>
    </w:p>
    <w:p w14:paraId="65DD8F79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510" w:firstLine="0" w:firstLineChars="0"/>
        <w:textAlignment w:val="auto"/>
        <w:rPr>
          <w:rFonts w:hint="eastAsia" w:ascii="宋体" w:hAnsi="宋体" w:cs="宋体"/>
          <w:sz w:val="24"/>
        </w:rPr>
      </w:pPr>
    </w:p>
    <w:p w14:paraId="7FD60E90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510" w:firstLine="0" w:firstLineChars="0"/>
        <w:textAlignment w:val="auto"/>
        <w:rPr>
          <w:rFonts w:hint="eastAsia" w:ascii="宋体" w:hAnsi="宋体" w:cs="宋体"/>
          <w:sz w:val="24"/>
        </w:rPr>
      </w:pPr>
    </w:p>
    <w:p w14:paraId="30DC1073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510" w:firstLine="0" w:firstLineChars="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                          </w:t>
      </w:r>
    </w:p>
    <w:p w14:paraId="51F9A2F2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510" w:firstLine="0" w:firstLineChars="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</w:t>
      </w:r>
    </w:p>
    <w:p w14:paraId="70ED08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480" w:firstLine="480" w:firstLineChars="200"/>
        <w:jc w:val="right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                    会计与金融学院</w:t>
      </w:r>
    </w:p>
    <w:p w14:paraId="5078DB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480" w:firstLine="6120" w:firstLineChars="2550"/>
        <w:jc w:val="right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2025年4月</w:t>
      </w:r>
    </w:p>
    <w:p w14:paraId="4781DFA1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510" w:firstLine="0" w:firstLineChars="0"/>
        <w:textAlignment w:val="auto"/>
        <w:rPr>
          <w:rFonts w:hint="eastAsia" w:ascii="宋体" w:hAnsi="宋体" w:cs="宋体"/>
          <w:sz w:val="24"/>
        </w:rPr>
      </w:pPr>
    </w:p>
    <w:p w14:paraId="5C6D0857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 w:ascii="宋体" w:hAnsi="宋体" w:cs="宋体"/>
          <w:sz w:val="24"/>
        </w:rPr>
      </w:pPr>
    </w:p>
    <w:p w14:paraId="5DE5DE2D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 w:ascii="宋体" w:hAnsi="宋体" w:cs="宋体"/>
          <w:sz w:val="24"/>
        </w:rPr>
      </w:pPr>
    </w:p>
    <w:p w14:paraId="568945C1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510" w:firstLine="0" w:firstLineChars="0"/>
        <w:textAlignment w:val="auto"/>
        <w:rPr>
          <w:sz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1" w:fontKey="{A6750360-C132-4A7F-BA5D-7F85225F1D68}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  <w:embedRegular r:id="rId2" w:fontKey="{502A398F-324D-4487-882F-5B382326A19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2D42E1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8490D9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48490D9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EDBFA6"/>
    <w:multiLevelType w:val="singleLevel"/>
    <w:tmpl w:val="FEEDBFA6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0005EA2B"/>
    <w:multiLevelType w:val="singleLevel"/>
    <w:tmpl w:val="0005EA2B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2">
    <w:nsid w:val="040C79BA"/>
    <w:multiLevelType w:val="singleLevel"/>
    <w:tmpl w:val="040C79BA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3">
    <w:nsid w:val="06F26D8E"/>
    <w:multiLevelType w:val="singleLevel"/>
    <w:tmpl w:val="06F26D8E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 w:ascii="宋体" w:hAnsi="宋体" w:eastAsia="宋体" w:cs="宋体"/>
        <w:sz w:val="28"/>
        <w:szCs w:val="28"/>
      </w:rPr>
    </w:lvl>
  </w:abstractNum>
  <w:abstractNum w:abstractNumId="4">
    <w:nsid w:val="2D8B1D12"/>
    <w:multiLevelType w:val="singleLevel"/>
    <w:tmpl w:val="2D8B1D12"/>
    <w:lvl w:ilvl="0" w:tentative="0">
      <w:start w:val="1"/>
      <w:numFmt w:val="decimal"/>
      <w:suff w:val="space"/>
      <w:lvlText w:val="%1."/>
      <w:lvlJc w:val="left"/>
      <w:rPr>
        <w:rFonts w:hint="default"/>
        <w:b w:val="0"/>
        <w:bCs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zhbqbibc@163.com">
    <w15:presenceInfo w15:providerId="Windows Live" w15:userId="7018a46c93b93121"/>
  </w15:person>
  <w15:person w15:author="lulu-lau">
    <w15:presenceInfo w15:providerId="WPS Office" w15:userId="20892598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TrueTypeFonts/>
  <w:saveSubset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IwNThiNDIxZTQ1MGU1NGI5MWVjNTM2MWNmOWEyMTIifQ=="/>
  </w:docVars>
  <w:rsids>
    <w:rsidRoot w:val="00484294"/>
    <w:rsid w:val="0002723A"/>
    <w:rsid w:val="0002797F"/>
    <w:rsid w:val="00030CCD"/>
    <w:rsid w:val="00051303"/>
    <w:rsid w:val="000630E8"/>
    <w:rsid w:val="000A2905"/>
    <w:rsid w:val="000D5C15"/>
    <w:rsid w:val="000F3213"/>
    <w:rsid w:val="00134508"/>
    <w:rsid w:val="001636F8"/>
    <w:rsid w:val="00192D44"/>
    <w:rsid w:val="00253A25"/>
    <w:rsid w:val="00254EF6"/>
    <w:rsid w:val="00284DF8"/>
    <w:rsid w:val="00286F2B"/>
    <w:rsid w:val="002B24ED"/>
    <w:rsid w:val="002E282B"/>
    <w:rsid w:val="00313BBF"/>
    <w:rsid w:val="003341B8"/>
    <w:rsid w:val="00336024"/>
    <w:rsid w:val="00341FAE"/>
    <w:rsid w:val="0035129A"/>
    <w:rsid w:val="00356623"/>
    <w:rsid w:val="003E19C6"/>
    <w:rsid w:val="00416133"/>
    <w:rsid w:val="00433008"/>
    <w:rsid w:val="004401AC"/>
    <w:rsid w:val="00443F10"/>
    <w:rsid w:val="00483FC5"/>
    <w:rsid w:val="00484294"/>
    <w:rsid w:val="004C3680"/>
    <w:rsid w:val="004D108D"/>
    <w:rsid w:val="004D36A9"/>
    <w:rsid w:val="004F0F03"/>
    <w:rsid w:val="005234BA"/>
    <w:rsid w:val="005456B1"/>
    <w:rsid w:val="005542CD"/>
    <w:rsid w:val="00563B03"/>
    <w:rsid w:val="005A1D2D"/>
    <w:rsid w:val="005B31CB"/>
    <w:rsid w:val="005C5BBC"/>
    <w:rsid w:val="005C76A5"/>
    <w:rsid w:val="005D4EAD"/>
    <w:rsid w:val="005D6973"/>
    <w:rsid w:val="005E3AC6"/>
    <w:rsid w:val="005F79A8"/>
    <w:rsid w:val="00624013"/>
    <w:rsid w:val="00652464"/>
    <w:rsid w:val="006802FB"/>
    <w:rsid w:val="00684ADE"/>
    <w:rsid w:val="00692562"/>
    <w:rsid w:val="006B0298"/>
    <w:rsid w:val="006D52DF"/>
    <w:rsid w:val="007003B7"/>
    <w:rsid w:val="00754473"/>
    <w:rsid w:val="007745BE"/>
    <w:rsid w:val="007B2C8A"/>
    <w:rsid w:val="007C10FA"/>
    <w:rsid w:val="007C1335"/>
    <w:rsid w:val="007E6CB5"/>
    <w:rsid w:val="00801CE1"/>
    <w:rsid w:val="008339A4"/>
    <w:rsid w:val="00847EBA"/>
    <w:rsid w:val="00863ADE"/>
    <w:rsid w:val="008A1D4F"/>
    <w:rsid w:val="008F0CD7"/>
    <w:rsid w:val="009073CC"/>
    <w:rsid w:val="00915991"/>
    <w:rsid w:val="00916468"/>
    <w:rsid w:val="009215DD"/>
    <w:rsid w:val="00933DB3"/>
    <w:rsid w:val="009975B2"/>
    <w:rsid w:val="009B2D4D"/>
    <w:rsid w:val="009C1441"/>
    <w:rsid w:val="009D48D1"/>
    <w:rsid w:val="00A17527"/>
    <w:rsid w:val="00A81645"/>
    <w:rsid w:val="00B20EC5"/>
    <w:rsid w:val="00B403CB"/>
    <w:rsid w:val="00B43418"/>
    <w:rsid w:val="00B87D46"/>
    <w:rsid w:val="00B9223E"/>
    <w:rsid w:val="00BB0304"/>
    <w:rsid w:val="00C10556"/>
    <w:rsid w:val="00C20322"/>
    <w:rsid w:val="00C34CC4"/>
    <w:rsid w:val="00C37AF4"/>
    <w:rsid w:val="00C44C79"/>
    <w:rsid w:val="00C60D35"/>
    <w:rsid w:val="00C8447C"/>
    <w:rsid w:val="00CE0538"/>
    <w:rsid w:val="00CE0DF7"/>
    <w:rsid w:val="00D42CDF"/>
    <w:rsid w:val="00D66722"/>
    <w:rsid w:val="00D71746"/>
    <w:rsid w:val="00E23D19"/>
    <w:rsid w:val="00E60982"/>
    <w:rsid w:val="00EB0702"/>
    <w:rsid w:val="00EE2AAE"/>
    <w:rsid w:val="00EE32CE"/>
    <w:rsid w:val="00F001DE"/>
    <w:rsid w:val="00F17770"/>
    <w:rsid w:val="00F20D5A"/>
    <w:rsid w:val="00F85B7F"/>
    <w:rsid w:val="00F93024"/>
    <w:rsid w:val="00F96394"/>
    <w:rsid w:val="00FF7427"/>
    <w:rsid w:val="033C2484"/>
    <w:rsid w:val="044776B5"/>
    <w:rsid w:val="05C06D34"/>
    <w:rsid w:val="176A66BF"/>
    <w:rsid w:val="23547C58"/>
    <w:rsid w:val="29F13EE7"/>
    <w:rsid w:val="2DE740A6"/>
    <w:rsid w:val="30B904C4"/>
    <w:rsid w:val="31ED62A0"/>
    <w:rsid w:val="33C62EE1"/>
    <w:rsid w:val="341F7EF7"/>
    <w:rsid w:val="433215FB"/>
    <w:rsid w:val="48195343"/>
    <w:rsid w:val="50A60B5E"/>
    <w:rsid w:val="54443C25"/>
    <w:rsid w:val="690A507B"/>
    <w:rsid w:val="6FF16C35"/>
    <w:rsid w:val="71641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0"/>
    <w:pPr>
      <w:ind w:left="100" w:leftChars="2500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日期 字符"/>
    <w:basedOn w:val="6"/>
    <w:link w:val="2"/>
    <w:qFormat/>
    <w:uiPriority w:val="0"/>
    <w:rPr>
      <w:kern w:val="2"/>
      <w:sz w:val="21"/>
      <w:szCs w:val="24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2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44B8BC4-87CB-42C5-BB19-B51F83E56E7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2760</Words>
  <Characters>2805</Characters>
  <Lines>20</Lines>
  <Paragraphs>5</Paragraphs>
  <TotalTime>22</TotalTime>
  <ScaleCrop>false</ScaleCrop>
  <LinksUpToDate>false</LinksUpToDate>
  <CharactersWithSpaces>2894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2016-06-05T16:53:00Z</dcterms:created>
  <dc:creator>t</dc:creator>
  <cp:lastModifiedBy>小瑜儿</cp:lastModifiedBy>
  <dcterms:modified xsi:type="dcterms:W3CDTF">2025-06-10T08:24:02Z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2F9EFFEC89624294AC3FBAB2CE42E2B1</vt:lpwstr>
  </property>
  <property fmtid="{D5CDD505-2E9C-101B-9397-08002B2CF9AE}" pid="4" name="KSOTemplateDocerSaveRecord">
    <vt:lpwstr>eyJoZGlkIjoiN2IwNThiNDIxZTQ1MGU1NGI5MWVjNTM2MWNmOWEyMTIiLCJ1c2VySWQiOiIzNDY3MTUzNzUifQ==</vt:lpwstr>
  </property>
</Properties>
</file>